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A09" w:rsidDel="002E58B6" w:rsidRDefault="00304A09" w:rsidP="00304A09">
      <w:pPr>
        <w:pStyle w:val="subbullet"/>
        <w:rPr>
          <w:del w:id="0" w:author="Chris Wallo" w:date="2010-03-14T12:51:00Z"/>
        </w:rPr>
      </w:pPr>
      <w:del w:id="1" w:author="Chris Wallo" w:date="2010-03-14T12:51:00Z">
        <w:r w:rsidDel="002E58B6">
          <w:delText xml:space="preserve">Use your research to write a 1- to 2-page paper identifying </w:delText>
        </w:r>
        <w:r w:rsidDel="002E58B6">
          <w:tab/>
          <w:delText xml:space="preserve">three innovations you believe would have a positive impact on your industry. Before choosing your innovations, reflect on what you have learned from your readings and video program this week. In your paper, describe whether each innovation would be simple or difficult to adopt and what barriers might exist to impede its diffusion in your industry. Include a link to a session from the conference program for each of the innovations you selected. </w:delText>
        </w:r>
      </w:del>
    </w:p>
    <w:p w:rsidR="00304A09" w:rsidDel="002E58B6" w:rsidRDefault="00304A09" w:rsidP="00304A09">
      <w:pPr>
        <w:pStyle w:val="subbullet"/>
        <w:rPr>
          <w:del w:id="2" w:author="Chris Wallo" w:date="2010-03-14T12:51:00Z"/>
        </w:rPr>
      </w:pPr>
      <w:del w:id="3" w:author="Chris Wallo" w:date="2010-03-14T12:51:00Z">
        <w:r w:rsidDel="002E58B6">
          <w:delText xml:space="preserve">Save the assignment as </w:delText>
        </w:r>
        <w:r w:rsidDel="002E58B6">
          <w:rPr>
            <w:rStyle w:val="Strong"/>
          </w:rPr>
          <w:delText>Survey+last name+your first initial</w:delText>
        </w:r>
        <w:r w:rsidDel="002E58B6">
          <w:delText xml:space="preserve">. For example, Sally Ride’s assignment filename would be "SurveyRideS". </w:delText>
        </w:r>
      </w:del>
    </w:p>
    <w:p w:rsidR="00CE53D7" w:rsidRDefault="00304A09">
      <w:proofErr w:type="spellStart"/>
      <w:r>
        <w:t>SurveyWalloC</w:t>
      </w:r>
      <w:proofErr w:type="spellEnd"/>
    </w:p>
    <w:p w:rsidR="00304A09" w:rsidRDefault="00304A09"/>
    <w:p w:rsidR="00200A8A" w:rsidRDefault="00200A8A" w:rsidP="00304A09">
      <w:pPr>
        <w:jc w:val="center"/>
        <w:rPr>
          <w:ins w:id="4" w:author="Chris Wallo" w:date="2010-03-20T17:36:00Z"/>
        </w:rPr>
      </w:pPr>
    </w:p>
    <w:p w:rsidR="00200A8A" w:rsidRDefault="00200A8A" w:rsidP="00304A09">
      <w:pPr>
        <w:jc w:val="center"/>
        <w:rPr>
          <w:ins w:id="5" w:author="Chris Wallo" w:date="2010-03-20T17:36:00Z"/>
        </w:rPr>
      </w:pPr>
    </w:p>
    <w:p w:rsidR="00200A8A" w:rsidRDefault="00200A8A" w:rsidP="00304A09">
      <w:pPr>
        <w:jc w:val="center"/>
        <w:rPr>
          <w:ins w:id="6" w:author="Chris Wallo" w:date="2010-03-20T17:36:00Z"/>
        </w:rPr>
      </w:pPr>
    </w:p>
    <w:p w:rsidR="00200A8A" w:rsidRDefault="00200A8A" w:rsidP="00304A09">
      <w:pPr>
        <w:jc w:val="center"/>
        <w:rPr>
          <w:ins w:id="7" w:author="Chris Wallo" w:date="2010-03-20T17:36:00Z"/>
        </w:rPr>
      </w:pPr>
    </w:p>
    <w:p w:rsidR="00200A8A" w:rsidRDefault="00200A8A" w:rsidP="00304A09">
      <w:pPr>
        <w:jc w:val="center"/>
        <w:rPr>
          <w:ins w:id="8" w:author="Chris Wallo" w:date="2010-03-20T17:36:00Z"/>
        </w:rPr>
      </w:pPr>
    </w:p>
    <w:p w:rsidR="00200A8A" w:rsidRDefault="00200A8A" w:rsidP="00304A09">
      <w:pPr>
        <w:jc w:val="center"/>
        <w:rPr>
          <w:ins w:id="9" w:author="Chris Wallo" w:date="2010-03-20T17:36:00Z"/>
        </w:rPr>
      </w:pPr>
    </w:p>
    <w:p w:rsidR="00200A8A" w:rsidRDefault="00200A8A" w:rsidP="00304A09">
      <w:pPr>
        <w:jc w:val="center"/>
        <w:rPr>
          <w:ins w:id="10" w:author="Chris Wallo" w:date="2010-03-20T17:36:00Z"/>
        </w:rPr>
      </w:pPr>
    </w:p>
    <w:p w:rsidR="00200A8A" w:rsidRDefault="00200A8A" w:rsidP="00304A09">
      <w:pPr>
        <w:jc w:val="center"/>
        <w:rPr>
          <w:ins w:id="11" w:author="Chris Wallo" w:date="2010-03-20T17:36:00Z"/>
        </w:rPr>
      </w:pPr>
    </w:p>
    <w:p w:rsidR="00304A09" w:rsidRDefault="00304A09" w:rsidP="00304A09">
      <w:pPr>
        <w:jc w:val="center"/>
      </w:pPr>
      <w:r>
        <w:t>Three Positive Innovation Impacts</w:t>
      </w:r>
    </w:p>
    <w:p w:rsidR="00304A09" w:rsidRDefault="00304A09" w:rsidP="00304A09">
      <w:pPr>
        <w:jc w:val="center"/>
      </w:pPr>
      <w:r>
        <w:t>That Would Impact My Industry</w:t>
      </w:r>
    </w:p>
    <w:p w:rsidR="00304A09" w:rsidRDefault="00304A09" w:rsidP="00304A09">
      <w:pPr>
        <w:jc w:val="center"/>
      </w:pPr>
      <w:r>
        <w:t xml:space="preserve">By </w:t>
      </w:r>
    </w:p>
    <w:p w:rsidR="00304A09" w:rsidRDefault="00304A09" w:rsidP="00304A09">
      <w:pPr>
        <w:jc w:val="center"/>
      </w:pPr>
      <w:r>
        <w:t>Christine Wallo</w:t>
      </w:r>
    </w:p>
    <w:p w:rsidR="00304A09" w:rsidRDefault="00304A09" w:rsidP="00304A09">
      <w:pPr>
        <w:jc w:val="center"/>
      </w:pPr>
      <w:r>
        <w:t>Student 0123042</w:t>
      </w:r>
    </w:p>
    <w:p w:rsidR="00304A09" w:rsidRDefault="00304A09" w:rsidP="00304A09">
      <w:pPr>
        <w:jc w:val="center"/>
      </w:pPr>
      <w:r>
        <w:t>Walden University</w:t>
      </w:r>
    </w:p>
    <w:p w:rsidR="00200A8A" w:rsidRDefault="00304A09" w:rsidP="00304A09">
      <w:pPr>
        <w:jc w:val="center"/>
        <w:rPr>
          <w:ins w:id="12" w:author="Chris Wallo" w:date="2010-03-20T17:36:00Z"/>
          <w:rFonts w:cs="Arial"/>
          <w:bCs/>
        </w:rPr>
      </w:pPr>
      <w:del w:id="13" w:author="Chris Wallo" w:date="2010-03-14T13:17:00Z">
        <w:r w:rsidDel="00430E56">
          <w:delText>Professor</w:delText>
        </w:r>
      </w:del>
      <w:del w:id="14" w:author="Chris Wallo" w:date="2010-03-20T17:37:00Z">
        <w:r w:rsidDel="00200A8A">
          <w:delText xml:space="preserve"> </w:delText>
        </w:r>
      </w:del>
      <w:ins w:id="15" w:author="Chris Wallo" w:date="2010-03-20T17:37:00Z">
        <w:r w:rsidR="00200A8A">
          <w:t xml:space="preserve">Professor </w:t>
        </w:r>
      </w:ins>
      <w:proofErr w:type="spellStart"/>
      <w:ins w:id="16" w:author="Chris Wallo" w:date="2010-03-14T13:16:00Z">
        <w:r w:rsidR="002A7C25" w:rsidRPr="002A7C25">
          <w:rPr>
            <w:rFonts w:cs="Arial"/>
            <w:bCs/>
            <w:rPrChange w:id="17" w:author="Chris Wallo" w:date="2010-03-14T13:18:00Z">
              <w:rPr>
                <w:rFonts w:ascii="Arial" w:hAnsi="Arial" w:cs="Arial"/>
                <w:b/>
                <w:bCs/>
              </w:rPr>
            </w:rPrChange>
          </w:rPr>
          <w:t>Am</w:t>
        </w:r>
      </w:ins>
      <w:ins w:id="18" w:author="Chris Wallo" w:date="2010-03-20T17:37:00Z">
        <w:r w:rsidR="00200A8A">
          <w:rPr>
            <w:rFonts w:cs="Arial"/>
            <w:bCs/>
          </w:rPr>
          <w:t>ud</w:t>
        </w:r>
      </w:ins>
      <w:proofErr w:type="spellEnd"/>
      <w:ins w:id="19" w:author="Chris Wallo" w:date="2010-03-14T13:16:00Z">
        <w:r w:rsidR="002A7C25" w:rsidRPr="002A7C25">
          <w:rPr>
            <w:rFonts w:cs="Arial"/>
            <w:bCs/>
            <w:rPrChange w:id="20" w:author="Chris Wallo" w:date="2010-03-14T13:18:00Z">
              <w:rPr>
                <w:rFonts w:ascii="Arial" w:hAnsi="Arial" w:cs="Arial"/>
                <w:b/>
                <w:bCs/>
              </w:rPr>
            </w:rPrChange>
          </w:rPr>
          <w:t xml:space="preserve"> </w:t>
        </w:r>
        <w:proofErr w:type="spellStart"/>
        <w:r w:rsidR="002A7C25" w:rsidRPr="002A7C25">
          <w:rPr>
            <w:rFonts w:cs="Arial"/>
            <w:bCs/>
            <w:rPrChange w:id="21" w:author="Chris Wallo" w:date="2010-03-14T13:18:00Z">
              <w:rPr>
                <w:rFonts w:ascii="Arial" w:hAnsi="Arial" w:cs="Arial"/>
                <w:b/>
                <w:bCs/>
              </w:rPr>
            </w:rPrChange>
          </w:rPr>
          <w:t>Almasude</w:t>
        </w:r>
      </w:ins>
      <w:proofErr w:type="spellEnd"/>
    </w:p>
    <w:p w:rsidR="00200A8A" w:rsidRDefault="00200A8A">
      <w:pPr>
        <w:rPr>
          <w:ins w:id="22" w:author="Chris Wallo" w:date="2010-03-20T17:36:00Z"/>
          <w:rFonts w:cs="Arial"/>
          <w:bCs/>
        </w:rPr>
      </w:pPr>
      <w:ins w:id="23" w:author="Chris Wallo" w:date="2010-03-20T17:36:00Z">
        <w:r>
          <w:rPr>
            <w:rFonts w:cs="Arial"/>
            <w:bCs/>
          </w:rPr>
          <w:br w:type="page"/>
        </w:r>
      </w:ins>
    </w:p>
    <w:p w:rsidR="00304A09" w:rsidRDefault="00304A09" w:rsidP="00304A09">
      <w:pPr>
        <w:jc w:val="center"/>
      </w:pPr>
      <w:del w:id="24" w:author="Chris Wallo" w:date="2010-03-14T13:16:00Z">
        <w:r w:rsidDel="00430E56">
          <w:lastRenderedPageBreak/>
          <w:delText>Ahmud</w:delText>
        </w:r>
      </w:del>
    </w:p>
    <w:p w:rsidR="00304A09" w:rsidRDefault="00304A09" w:rsidP="00304A09">
      <w:pPr>
        <w:jc w:val="center"/>
      </w:pPr>
    </w:p>
    <w:p w:rsidR="002A7C25" w:rsidRDefault="002A7C25" w:rsidP="002A7C25">
      <w:pPr>
        <w:spacing w:line="480" w:lineRule="auto"/>
        <w:ind w:firstLine="720"/>
        <w:rPr>
          <w:ins w:id="25" w:author="Chris Wallo" w:date="2010-03-14T12:29:00Z"/>
        </w:rPr>
        <w:pPrChange w:id="26" w:author="Chris Wallo" w:date="2010-03-20T17:40:00Z">
          <w:pPr/>
        </w:pPrChange>
      </w:pPr>
      <w:r>
        <w:t xml:space="preserve">As I researched several organizations, looking closely at Mission Statements in each, I found that each is dedicated to the education and success of students in the classroom.  That wasn’t original, but I knew I was in the right place.  The most interesting, and proactive of the suggested organizations </w:t>
      </w:r>
      <w:proofErr w:type="gramStart"/>
      <w:r>
        <w:t>was  IS</w:t>
      </w:r>
      <w:ins w:id="27" w:author="Chris Wallo" w:date="2010-03-14T12:25:00Z">
        <w:r>
          <w:t>TE</w:t>
        </w:r>
        <w:proofErr w:type="gramEnd"/>
        <w:r>
          <w:t xml:space="preserve"> </w:t>
        </w:r>
      </w:ins>
      <w:ins w:id="28" w:author="Chris Wallo" w:date="2010-03-20T17:39:00Z">
        <w:r w:rsidR="00200A8A">
          <w:t xml:space="preserve"> </w:t>
        </w:r>
      </w:ins>
      <w:ins w:id="29" w:author="Chris Wallo" w:date="2010-03-14T12:25:00Z">
        <w:r>
          <w:t xml:space="preserve">(International Society for Technology in Education [formerly NECC </w:t>
        </w:r>
      </w:ins>
      <w:ins w:id="30" w:author="Chris Wallo" w:date="2010-03-14T12:26:00Z">
        <w:r>
          <w:t>–</w:t>
        </w:r>
      </w:ins>
      <w:ins w:id="31" w:author="Chris Wallo" w:date="2010-03-14T12:25:00Z">
        <w:r>
          <w:t xml:space="preserve"> National </w:t>
        </w:r>
      </w:ins>
      <w:ins w:id="32" w:author="Chris Wallo" w:date="2010-03-14T12:26:00Z">
        <w:r>
          <w:t xml:space="preserve">Education Computer Conference]).  I found that for my needs as an educator ISTE provides conferences that cover everything from basics to the particulars of the craft of technology.  </w:t>
        </w:r>
      </w:ins>
      <w:ins w:id="33" w:author="Chris Wallo" w:date="2010-03-14T12:29:00Z">
        <w:r>
          <w:t>The three innovations which I considered useful for my needs were:  podcasts,</w:t>
        </w:r>
      </w:ins>
      <w:ins w:id="34" w:author="Chris Wallo" w:date="2010-03-14T13:11:00Z">
        <w:r>
          <w:t xml:space="preserve"> </w:t>
        </w:r>
        <w:r w:rsidRPr="002A7C25">
          <w:rPr>
            <w:rPrChange w:id="35" w:author="Chris Wallo" w:date="2010-03-20T17:38:00Z">
              <w:rPr>
                <w:color w:val="0000FF"/>
                <w:u w:val="single"/>
              </w:rPr>
            </w:rPrChange>
          </w:rPr>
          <w:fldChar w:fldCharType="begin"/>
        </w:r>
        <w:r>
          <w:instrText xml:space="preserve"> HYPERLINK "http://www.cue.org/conference/" \t "_blank" </w:instrText>
        </w:r>
        <w:r w:rsidRPr="002A7C25">
          <w:rPr>
            <w:rPrChange w:id="36" w:author="Chris Wallo" w:date="2010-03-20T17:38:00Z">
              <w:rPr>
                <w:color w:val="0000FF"/>
                <w:u w:val="single"/>
              </w:rPr>
            </w:rPrChange>
          </w:rPr>
          <w:fldChar w:fldCharType="separate"/>
        </w:r>
        <w:r>
          <w:rPr>
            <w:rStyle w:val="Hyperlink"/>
          </w:rPr>
          <w:t>Computer Using Educators (CUE)</w:t>
        </w:r>
        <w:r w:rsidRPr="002A7C25">
          <w:rPr>
            <w:rPrChange w:id="37" w:author="Chris Wallo" w:date="2010-03-20T17:38:00Z">
              <w:rPr>
                <w:color w:val="0000FF"/>
                <w:u w:val="single"/>
              </w:rPr>
            </w:rPrChange>
          </w:rPr>
          <w:fldChar w:fldCharType="end"/>
        </w:r>
        <w:r w:rsidRPr="002A7C25">
          <w:rPr>
            <w:rPrChange w:id="38" w:author="Chris Wallo" w:date="2010-03-20T17:38:00Z">
              <w:rPr>
                <w:color w:val="0000FF"/>
                <w:u w:val="single"/>
              </w:rPr>
            </w:rPrChange>
          </w:rPr>
          <w:t xml:space="preserve"> </w:t>
        </w:r>
      </w:ins>
      <w:ins w:id="39" w:author="Chris Wallo" w:date="2010-03-14T13:10:00Z">
        <w:r w:rsidRPr="002A7C25">
          <w:rPr>
            <w:rPrChange w:id="40" w:author="Chris Wallo" w:date="2010-03-20T17:38:00Z">
              <w:rPr>
                <w:color w:val="0000FF"/>
                <w:u w:val="single"/>
              </w:rPr>
            </w:rPrChange>
          </w:rPr>
          <w:t xml:space="preserve"> </w:t>
        </w:r>
      </w:ins>
      <w:ins w:id="41" w:author="Chris Wallo" w:date="2010-03-14T12:29:00Z">
        <w:r w:rsidRPr="002A7C25">
          <w:rPr>
            <w:rPrChange w:id="42" w:author="Chris Wallo" w:date="2010-03-20T17:38:00Z">
              <w:rPr>
                <w:color w:val="0000FF"/>
                <w:u w:val="single"/>
              </w:rPr>
            </w:rPrChange>
          </w:rPr>
          <w:t>digital text books</w:t>
        </w:r>
      </w:ins>
      <w:ins w:id="43" w:author="Chris Wallo" w:date="2010-03-14T13:11:00Z">
        <w:r w:rsidRPr="002A7C25">
          <w:rPr>
            <w:rPrChange w:id="44" w:author="Chris Wallo" w:date="2010-03-20T17:38:00Z">
              <w:rPr>
                <w:color w:val="0000FF"/>
                <w:u w:val="single"/>
              </w:rPr>
            </w:rPrChange>
          </w:rPr>
          <w:t xml:space="preserve"> </w:t>
        </w:r>
        <w:r w:rsidRPr="002A7C25">
          <w:rPr>
            <w:rPrChange w:id="45" w:author="Chris Wallo" w:date="2010-03-20T17:38:00Z">
              <w:rPr>
                <w:color w:val="0000FF"/>
                <w:u w:val="single"/>
              </w:rPr>
            </w:rPrChange>
          </w:rPr>
          <w:fldChar w:fldCharType="begin"/>
        </w:r>
        <w:r w:rsidRPr="002A7C25">
          <w:rPr>
            <w:rPrChange w:id="46" w:author="Chris Wallo" w:date="2010-03-20T17:38:00Z">
              <w:rPr>
                <w:color w:val="0000FF"/>
                <w:u w:val="single"/>
              </w:rPr>
            </w:rPrChange>
          </w:rPr>
          <w:instrText xml:space="preserve"> HYPERLINK "http://center.uoregon.edu/ISTE/NECC2008/" \t "_blank" </w:instrText>
        </w:r>
        <w:r w:rsidRPr="002A7C25">
          <w:rPr>
            <w:rPrChange w:id="47" w:author="Chris Wallo" w:date="2010-03-20T17:38:00Z">
              <w:rPr>
                <w:color w:val="0000FF"/>
                <w:u w:val="single"/>
              </w:rPr>
            </w:rPrChange>
          </w:rPr>
          <w:fldChar w:fldCharType="separate"/>
        </w:r>
        <w:r>
          <w:rPr>
            <w:rStyle w:val="Hyperlink"/>
          </w:rPr>
          <w:t>National Educational Computing Conference (NECC)</w:t>
        </w:r>
        <w:r w:rsidRPr="002A7C25">
          <w:rPr>
            <w:rPrChange w:id="48" w:author="Chris Wallo" w:date="2010-03-20T17:38:00Z">
              <w:rPr>
                <w:color w:val="0000FF"/>
                <w:u w:val="single"/>
              </w:rPr>
            </w:rPrChange>
          </w:rPr>
          <w:fldChar w:fldCharType="end"/>
        </w:r>
        <w:r w:rsidRPr="002A7C25">
          <w:rPr>
            <w:rPrChange w:id="49" w:author="Chris Wallo" w:date="2010-03-20T17:38:00Z">
              <w:rPr>
                <w:color w:val="0000FF"/>
                <w:u w:val="single"/>
              </w:rPr>
            </w:rPrChange>
          </w:rPr>
          <w:t xml:space="preserve"> </w:t>
        </w:r>
      </w:ins>
      <w:ins w:id="50" w:author="Chris Wallo" w:date="2010-03-14T12:29:00Z">
        <w:r w:rsidRPr="002A7C25">
          <w:rPr>
            <w:rPrChange w:id="51" w:author="Chris Wallo" w:date="2010-03-20T17:38:00Z">
              <w:rPr>
                <w:color w:val="0000FF"/>
                <w:u w:val="single"/>
              </w:rPr>
            </w:rPrChange>
          </w:rPr>
          <w:t xml:space="preserve"> and </w:t>
        </w:r>
      </w:ins>
      <w:ins w:id="52" w:author="Chris Wallo" w:date="2010-03-14T13:13:00Z">
        <w:r w:rsidRPr="002A7C25">
          <w:rPr>
            <w:rFonts w:ascii="Lucida Sans Unicode" w:hAnsi="Lucida Sans Unicode" w:cs="Lucida Sans Unicode"/>
            <w:bCs/>
            <w:color w:val="111111"/>
            <w:sz w:val="20"/>
            <w:szCs w:val="20"/>
            <w:rPrChange w:id="53" w:author="Chris Wallo" w:date="2010-03-20T17:38:00Z">
              <w:rPr>
                <w:rFonts w:ascii="Lucida Sans Unicode" w:hAnsi="Lucida Sans Unicode" w:cs="Lucida Sans Unicode"/>
                <w:b/>
                <w:bCs/>
                <w:color w:val="111111"/>
                <w:sz w:val="20"/>
                <w:szCs w:val="20"/>
                <w:u w:val="single"/>
              </w:rPr>
            </w:rPrChange>
          </w:rPr>
          <w:fldChar w:fldCharType="begin"/>
        </w:r>
        <w:r w:rsidRPr="002A7C25">
          <w:rPr>
            <w:rFonts w:ascii="Lucida Sans Unicode" w:hAnsi="Lucida Sans Unicode" w:cs="Lucida Sans Unicode"/>
            <w:bCs/>
            <w:color w:val="111111"/>
            <w:sz w:val="20"/>
            <w:szCs w:val="20"/>
            <w:rPrChange w:id="54" w:author="Chris Wallo" w:date="2010-03-20T17:38:00Z">
              <w:rPr>
                <w:rFonts w:ascii="Lucida Sans Unicode" w:hAnsi="Lucida Sans Unicode" w:cs="Lucida Sans Unicode"/>
                <w:b/>
                <w:bCs/>
                <w:color w:val="111111"/>
                <w:sz w:val="20"/>
                <w:szCs w:val="20"/>
                <w:u w:val="single"/>
              </w:rPr>
            </w:rPrChange>
          </w:rPr>
          <w:instrText xml:space="preserve"> HYPERLINK "http://docs.moodle.org/en/Moodle" \o "Moodle" </w:instrText>
        </w:r>
        <w:r w:rsidRPr="002A7C25">
          <w:rPr>
            <w:rFonts w:ascii="Lucida Sans Unicode" w:hAnsi="Lucida Sans Unicode" w:cs="Lucida Sans Unicode"/>
            <w:bCs/>
            <w:color w:val="111111"/>
            <w:sz w:val="20"/>
            <w:szCs w:val="20"/>
            <w:rPrChange w:id="55" w:author="Chris Wallo" w:date="2010-03-20T17:38:00Z">
              <w:rPr>
                <w:rFonts w:ascii="Lucida Sans Unicode" w:hAnsi="Lucida Sans Unicode" w:cs="Lucida Sans Unicode"/>
                <w:b/>
                <w:bCs/>
                <w:color w:val="111111"/>
                <w:sz w:val="20"/>
                <w:szCs w:val="20"/>
                <w:u w:val="single"/>
              </w:rPr>
            </w:rPrChange>
          </w:rPr>
          <w:fldChar w:fldCharType="separate"/>
        </w:r>
        <w:proofErr w:type="spellStart"/>
        <w:r w:rsidRPr="002A7C25">
          <w:rPr>
            <w:rStyle w:val="Hyperlink"/>
            <w:rFonts w:ascii="Lucida Sans Unicode" w:hAnsi="Lucida Sans Unicode" w:cs="Lucida Sans Unicode"/>
            <w:bCs/>
            <w:sz w:val="20"/>
            <w:szCs w:val="20"/>
            <w:rPrChange w:id="56" w:author="Chris Wallo" w:date="2010-03-20T17:38:00Z">
              <w:rPr>
                <w:rStyle w:val="Hyperlink"/>
                <w:rFonts w:ascii="Lucida Sans Unicode" w:hAnsi="Lucida Sans Unicode" w:cs="Lucida Sans Unicode"/>
                <w:b/>
                <w:bCs/>
                <w:sz w:val="20"/>
                <w:szCs w:val="20"/>
              </w:rPr>
            </w:rPrChange>
          </w:rPr>
          <w:t>Moodle</w:t>
        </w:r>
        <w:proofErr w:type="spellEnd"/>
        <w:r w:rsidRPr="002A7C25">
          <w:rPr>
            <w:rFonts w:ascii="Lucida Sans Unicode" w:hAnsi="Lucida Sans Unicode" w:cs="Lucida Sans Unicode"/>
            <w:bCs/>
            <w:color w:val="111111"/>
            <w:sz w:val="20"/>
            <w:szCs w:val="20"/>
            <w:rPrChange w:id="57" w:author="Chris Wallo" w:date="2010-03-20T17:38:00Z">
              <w:rPr>
                <w:rFonts w:ascii="Lucida Sans Unicode" w:hAnsi="Lucida Sans Unicode" w:cs="Lucida Sans Unicode"/>
                <w:b/>
                <w:bCs/>
                <w:color w:val="111111"/>
                <w:sz w:val="20"/>
                <w:szCs w:val="20"/>
                <w:u w:val="single"/>
              </w:rPr>
            </w:rPrChange>
          </w:rPr>
          <w:fldChar w:fldCharType="end"/>
        </w:r>
      </w:ins>
      <w:ins w:id="58" w:author="Chris Wallo" w:date="2010-03-14T12:29:00Z">
        <w:r w:rsidRPr="002A7C25">
          <w:rPr>
            <w:rPrChange w:id="59" w:author="Chris Wallo" w:date="2010-03-20T17:38:00Z">
              <w:rPr>
                <w:color w:val="0000FF"/>
                <w:u w:val="single"/>
              </w:rPr>
            </w:rPrChange>
          </w:rPr>
          <w:t xml:space="preserve">.  </w:t>
        </w:r>
      </w:ins>
    </w:p>
    <w:p w:rsidR="002A7C25" w:rsidRDefault="002A7C25" w:rsidP="002A7C25">
      <w:pPr>
        <w:spacing w:line="480" w:lineRule="auto"/>
        <w:ind w:firstLine="720"/>
        <w:rPr>
          <w:ins w:id="60" w:author="Chris Wallo" w:date="2010-03-14T13:19:00Z"/>
        </w:rPr>
        <w:pPrChange w:id="61" w:author="Chris Wallo" w:date="2010-03-14T12:51:00Z">
          <w:pPr/>
        </w:pPrChange>
      </w:pPr>
      <w:ins w:id="62" w:author="Chris Wallo" w:date="2010-03-14T12:30:00Z">
        <w:r w:rsidRPr="002A7C25">
          <w:rPr>
            <w:rPrChange w:id="63" w:author="Chris Wallo" w:date="2010-03-20T17:38:00Z">
              <w:rPr>
                <w:color w:val="0000FF"/>
                <w:u w:val="single"/>
              </w:rPr>
            </w:rPrChange>
          </w:rPr>
          <w:t xml:space="preserve">In theory, all three are excellent </w:t>
        </w:r>
      </w:ins>
      <w:ins w:id="64" w:author="Chris Wallo" w:date="2010-03-14T12:37:00Z">
        <w:r w:rsidRPr="002A7C25">
          <w:rPr>
            <w:rPrChange w:id="65" w:author="Chris Wallo" w:date="2010-03-20T17:38:00Z">
              <w:rPr>
                <w:color w:val="0000FF"/>
                <w:u w:val="single"/>
              </w:rPr>
            </w:rPrChange>
          </w:rPr>
          <w:t>innovations</w:t>
        </w:r>
      </w:ins>
      <w:ins w:id="66" w:author="Chris Wallo" w:date="2010-03-14T12:30:00Z">
        <w:r w:rsidRPr="002A7C25">
          <w:rPr>
            <w:rPrChange w:id="67" w:author="Chris Wallo" w:date="2010-03-20T17:38:00Z">
              <w:rPr>
                <w:color w:val="0000FF"/>
                <w:u w:val="single"/>
              </w:rPr>
            </w:rPrChange>
          </w:rPr>
          <w:t xml:space="preserve"> for students on all levels.  The very thought of face-to-face </w:t>
        </w:r>
        <w:proofErr w:type="gramStart"/>
        <w:r w:rsidRPr="002A7C25">
          <w:rPr>
            <w:rPrChange w:id="68" w:author="Chris Wallo" w:date="2010-03-20T17:38:00Z">
              <w:rPr>
                <w:color w:val="0000FF"/>
                <w:u w:val="single"/>
              </w:rPr>
            </w:rPrChange>
          </w:rPr>
          <w:t>communication  within</w:t>
        </w:r>
        <w:proofErr w:type="gramEnd"/>
        <w:r w:rsidRPr="002A7C25">
          <w:rPr>
            <w:rPrChange w:id="69" w:author="Chris Wallo" w:date="2010-03-20T17:38:00Z">
              <w:rPr>
                <w:color w:val="0000FF"/>
                <w:u w:val="single"/>
              </w:rPr>
            </w:rPrChange>
          </w:rPr>
          <w:t xml:space="preserve"> a podcast scenario (even a </w:t>
        </w:r>
        <w:proofErr w:type="spellStart"/>
        <w:r w:rsidRPr="002A7C25">
          <w:rPr>
            <w:rPrChange w:id="70" w:author="Chris Wallo" w:date="2010-03-20T17:38:00Z">
              <w:rPr>
                <w:color w:val="0000FF"/>
                <w:u w:val="single"/>
              </w:rPr>
            </w:rPrChange>
          </w:rPr>
          <w:t>webnar</w:t>
        </w:r>
        <w:proofErr w:type="spellEnd"/>
        <w:r w:rsidRPr="002A7C25">
          <w:rPr>
            <w:rPrChange w:id="71" w:author="Chris Wallo" w:date="2010-03-20T17:38:00Z">
              <w:rPr>
                <w:color w:val="0000FF"/>
                <w:u w:val="single"/>
              </w:rPr>
            </w:rPrChange>
          </w:rPr>
          <w:t xml:space="preserve"> scenario) is an exciting break-through for most classrooms.  The problem is the dependence on a website.  And so, I </w:t>
        </w:r>
        <w:proofErr w:type="gramStart"/>
        <w:r w:rsidRPr="002A7C25">
          <w:rPr>
            <w:rPrChange w:id="72" w:author="Chris Wallo" w:date="2010-03-20T17:38:00Z">
              <w:rPr>
                <w:color w:val="0000FF"/>
                <w:u w:val="single"/>
              </w:rPr>
            </w:rPrChange>
          </w:rPr>
          <w:t>looked  further</w:t>
        </w:r>
        <w:proofErr w:type="gramEnd"/>
        <w:r w:rsidRPr="002A7C25">
          <w:rPr>
            <w:rPrChange w:id="73" w:author="Chris Wallo" w:date="2010-03-20T17:38:00Z">
              <w:rPr>
                <w:color w:val="0000FF"/>
                <w:u w:val="single"/>
              </w:rPr>
            </w:rPrChange>
          </w:rPr>
          <w:t xml:space="preserve"> and found reference to digital textbooks.  With the new emergence of the Kindle and other devices to transcribe textbooks to digital format, this could be an opening for more information with less cost in a convenient form.  However, there is again a problem with access to websites</w:t>
        </w:r>
      </w:ins>
      <w:ins w:id="74" w:author="Chris Wallo" w:date="2010-03-14T12:38:00Z">
        <w:r w:rsidRPr="002A7C25">
          <w:rPr>
            <w:rPrChange w:id="75" w:author="Chris Wallo" w:date="2010-03-20T17:38:00Z">
              <w:rPr>
                <w:color w:val="0000FF"/>
                <w:u w:val="single"/>
              </w:rPr>
            </w:rPrChange>
          </w:rPr>
          <w:t xml:space="preserve"> and availability of subjects in an approved text</w:t>
        </w:r>
      </w:ins>
      <w:ins w:id="76" w:author="Chris Wallo" w:date="2010-03-14T12:30:00Z">
        <w:r w:rsidRPr="002A7C25">
          <w:rPr>
            <w:rPrChange w:id="77" w:author="Chris Wallo" w:date="2010-03-20T17:38:00Z">
              <w:rPr>
                <w:color w:val="0000FF"/>
                <w:u w:val="single"/>
              </w:rPr>
            </w:rPrChange>
          </w:rPr>
          <w:t xml:space="preserve">. </w:t>
        </w:r>
      </w:ins>
    </w:p>
    <w:p w:rsidR="002A7C25" w:rsidRDefault="002A7C25" w:rsidP="002A7C25">
      <w:pPr>
        <w:spacing w:line="480" w:lineRule="auto"/>
        <w:ind w:firstLine="720"/>
        <w:rPr>
          <w:ins w:id="78" w:author="Chris Wallo" w:date="2010-03-14T12:39:00Z"/>
        </w:rPr>
        <w:pPrChange w:id="79" w:author="Chris Wallo" w:date="2010-03-14T12:51:00Z">
          <w:pPr/>
        </w:pPrChange>
      </w:pPr>
      <w:ins w:id="80" w:author="Chris Wallo" w:date="2010-03-14T12:30:00Z">
        <w:r w:rsidRPr="002A7C25">
          <w:rPr>
            <w:rPrChange w:id="81" w:author="Chris Wallo" w:date="2010-03-20T17:38:00Z">
              <w:rPr>
                <w:color w:val="0000FF"/>
                <w:u w:val="single"/>
              </w:rPr>
            </w:rPrChange>
          </w:rPr>
          <w:t xml:space="preserve"> Then I </w:t>
        </w:r>
      </w:ins>
      <w:proofErr w:type="gramStart"/>
      <w:ins w:id="82" w:author="Chris Wallo" w:date="2010-03-14T12:39:00Z">
        <w:r w:rsidRPr="002A7C25">
          <w:rPr>
            <w:rPrChange w:id="83" w:author="Chris Wallo" w:date="2010-03-20T17:38:00Z">
              <w:rPr>
                <w:color w:val="0000FF"/>
                <w:u w:val="single"/>
              </w:rPr>
            </w:rPrChange>
          </w:rPr>
          <w:t xml:space="preserve">examined </w:t>
        </w:r>
      </w:ins>
      <w:ins w:id="84" w:author="Chris Wallo" w:date="2010-03-14T12:30:00Z">
        <w:r w:rsidRPr="002A7C25">
          <w:rPr>
            <w:rPrChange w:id="85" w:author="Chris Wallo" w:date="2010-03-20T17:38:00Z">
              <w:rPr>
                <w:color w:val="0000FF"/>
                <w:u w:val="single"/>
              </w:rPr>
            </w:rPrChange>
          </w:rPr>
          <w:t xml:space="preserve"> a</w:t>
        </w:r>
        <w:proofErr w:type="gramEnd"/>
        <w:r w:rsidRPr="002A7C25">
          <w:rPr>
            <w:rPrChange w:id="86" w:author="Chris Wallo" w:date="2010-03-20T17:38:00Z">
              <w:rPr>
                <w:color w:val="0000FF"/>
                <w:u w:val="single"/>
              </w:rPr>
            </w:rPrChange>
          </w:rPr>
          <w:t xml:space="preserve"> new pr</w:t>
        </w:r>
      </w:ins>
      <w:ins w:id="87" w:author="Chris Wallo" w:date="2010-03-14T13:14:00Z">
        <w:r w:rsidRPr="002A7C25">
          <w:rPr>
            <w:rPrChange w:id="88" w:author="Chris Wallo" w:date="2010-03-20T17:38:00Z">
              <w:rPr>
                <w:color w:val="0000FF"/>
                <w:u w:val="single"/>
              </w:rPr>
            </w:rPrChange>
          </w:rPr>
          <w:t>ogram</w:t>
        </w:r>
      </w:ins>
      <w:ins w:id="89" w:author="Chris Wallo" w:date="2010-03-14T12:30:00Z">
        <w:r w:rsidRPr="002A7C25">
          <w:rPr>
            <w:rPrChange w:id="90" w:author="Chris Wallo" w:date="2010-03-20T17:38:00Z">
              <w:rPr>
                <w:color w:val="0000FF"/>
                <w:u w:val="single"/>
              </w:rPr>
            </w:rPrChange>
          </w:rPr>
          <w:t xml:space="preserve"> called </w:t>
        </w:r>
        <w:proofErr w:type="spellStart"/>
        <w:r w:rsidRPr="002A7C25">
          <w:rPr>
            <w:rPrChange w:id="91" w:author="Chris Wallo" w:date="2010-03-20T17:38:00Z">
              <w:rPr>
                <w:color w:val="0000FF"/>
                <w:u w:val="single"/>
              </w:rPr>
            </w:rPrChange>
          </w:rPr>
          <w:t>Moo</w:t>
        </w:r>
      </w:ins>
      <w:ins w:id="92" w:author="Chris Wallo" w:date="2010-03-14T13:14:00Z">
        <w:r w:rsidRPr="002A7C25">
          <w:rPr>
            <w:rPrChange w:id="93" w:author="Chris Wallo" w:date="2010-03-20T17:38:00Z">
              <w:rPr>
                <w:color w:val="0000FF"/>
                <w:u w:val="single"/>
              </w:rPr>
            </w:rPrChange>
          </w:rPr>
          <w:t>d</w:t>
        </w:r>
      </w:ins>
      <w:ins w:id="94" w:author="Chris Wallo" w:date="2010-03-14T12:30:00Z">
        <w:r w:rsidRPr="002A7C25">
          <w:rPr>
            <w:rPrChange w:id="95" w:author="Chris Wallo" w:date="2010-03-20T17:38:00Z">
              <w:rPr>
                <w:color w:val="0000FF"/>
                <w:u w:val="single"/>
              </w:rPr>
            </w:rPrChange>
          </w:rPr>
          <w:t>le</w:t>
        </w:r>
        <w:proofErr w:type="spellEnd"/>
        <w:r w:rsidRPr="002A7C25">
          <w:rPr>
            <w:rPrChange w:id="96" w:author="Chris Wallo" w:date="2010-03-20T17:38:00Z">
              <w:rPr>
                <w:color w:val="0000FF"/>
                <w:u w:val="single"/>
              </w:rPr>
            </w:rPrChange>
          </w:rPr>
          <w:t xml:space="preserve"> </w:t>
        </w:r>
      </w:ins>
      <w:ins w:id="97" w:author="Chris Wallo" w:date="2010-03-14T12:36:00Z">
        <w:r w:rsidRPr="002A7C25">
          <w:rPr>
            <w:rPrChange w:id="98" w:author="Chris Wallo" w:date="2010-03-20T17:38:00Z">
              <w:rPr>
                <w:color w:val="0000FF"/>
                <w:u w:val="single"/>
              </w:rPr>
            </w:rPrChange>
          </w:rPr>
          <w:t>–</w:t>
        </w:r>
      </w:ins>
      <w:ins w:id="99" w:author="Chris Wallo" w:date="2010-03-14T12:30:00Z">
        <w:r w:rsidRPr="002A7C25">
          <w:rPr>
            <w:rPrChange w:id="100" w:author="Chris Wallo" w:date="2010-03-20T17:38:00Z">
              <w:rPr>
                <w:color w:val="0000FF"/>
                <w:u w:val="single"/>
              </w:rPr>
            </w:rPrChange>
          </w:rPr>
          <w:t xml:space="preserve"> </w:t>
        </w:r>
      </w:ins>
      <w:ins w:id="101" w:author="Chris Wallo" w:date="2010-03-14T13:19:00Z">
        <w:r w:rsidRPr="002A7C25">
          <w:rPr>
            <w:rPrChange w:id="102" w:author="Chris Wallo" w:date="2010-03-20T17:38:00Z">
              <w:rPr>
                <w:color w:val="0000FF"/>
                <w:u w:val="single"/>
              </w:rPr>
            </w:rPrChange>
          </w:rPr>
          <w:t xml:space="preserve">designed </w:t>
        </w:r>
      </w:ins>
      <w:ins w:id="103" w:author="Chris Wallo" w:date="2010-03-14T12:30:00Z">
        <w:r w:rsidRPr="002A7C25">
          <w:rPr>
            <w:rPrChange w:id="104" w:author="Chris Wallo" w:date="2010-03-20T17:38:00Z">
              <w:rPr>
                <w:color w:val="0000FF"/>
                <w:u w:val="single"/>
              </w:rPr>
            </w:rPrChange>
          </w:rPr>
          <w:t xml:space="preserve">for </w:t>
        </w:r>
      </w:ins>
      <w:ins w:id="105" w:author="Chris Wallo" w:date="2010-03-14T12:36:00Z">
        <w:r w:rsidRPr="002A7C25">
          <w:rPr>
            <w:rPrChange w:id="106" w:author="Chris Wallo" w:date="2010-03-20T17:38:00Z">
              <w:rPr>
                <w:color w:val="0000FF"/>
                <w:u w:val="single"/>
              </w:rPr>
            </w:rPrChange>
          </w:rPr>
          <w:t xml:space="preserve">stand-alone servers.  This would be a solution to the problem of access to websites, but there would be a problem with adoption because of political and economical restraints.  </w:t>
        </w:r>
      </w:ins>
    </w:p>
    <w:p w:rsidR="002A7C25" w:rsidRDefault="002A7C25" w:rsidP="002A7C25">
      <w:pPr>
        <w:spacing w:line="480" w:lineRule="auto"/>
        <w:ind w:firstLine="720"/>
        <w:rPr>
          <w:ins w:id="107" w:author="Chris Wallo" w:date="2010-03-14T12:44:00Z"/>
        </w:rPr>
        <w:pPrChange w:id="108" w:author="Chris Wallo" w:date="2010-03-14T12:51:00Z">
          <w:pPr/>
        </w:pPrChange>
      </w:pPr>
      <w:ins w:id="109" w:author="Chris Wallo" w:date="2010-03-14T12:39:00Z">
        <w:r w:rsidRPr="002A7C25">
          <w:rPr>
            <w:rPrChange w:id="110" w:author="Chris Wallo" w:date="2010-03-20T17:38:00Z">
              <w:rPr>
                <w:color w:val="0000FF"/>
                <w:u w:val="single"/>
              </w:rPr>
            </w:rPrChange>
          </w:rPr>
          <w:t>The reason for the problems that I have described is that I teach in a prison, and there are quite a few restrictions levied for any materials going in and out of the unit.  There is no internet, but there is an intranet.  Teachers and students are restricted to download</w:t>
        </w:r>
      </w:ins>
      <w:ins w:id="111" w:author="Chris Wallo" w:date="2010-03-14T13:20:00Z">
        <w:r w:rsidRPr="002A7C25">
          <w:rPr>
            <w:rPrChange w:id="112" w:author="Chris Wallo" w:date="2010-03-20T17:38:00Z">
              <w:rPr>
                <w:color w:val="0000FF"/>
                <w:u w:val="single"/>
              </w:rPr>
            </w:rPrChange>
          </w:rPr>
          <w:t>s</w:t>
        </w:r>
      </w:ins>
      <w:ins w:id="113" w:author="Chris Wallo" w:date="2010-03-14T12:39:00Z">
        <w:r w:rsidRPr="002A7C25">
          <w:rPr>
            <w:rPrChange w:id="114" w:author="Chris Wallo" w:date="2010-03-20T17:38:00Z">
              <w:rPr>
                <w:color w:val="0000FF"/>
                <w:u w:val="single"/>
              </w:rPr>
            </w:rPrChange>
          </w:rPr>
          <w:t xml:space="preserve"> from the mainframe located in </w:t>
        </w:r>
        <w:r w:rsidRPr="002A7C25">
          <w:rPr>
            <w:rPrChange w:id="115" w:author="Chris Wallo" w:date="2010-03-20T17:38:00Z">
              <w:rPr>
                <w:color w:val="0000FF"/>
                <w:u w:val="single"/>
              </w:rPr>
            </w:rPrChange>
          </w:rPr>
          <w:lastRenderedPageBreak/>
          <w:t>Huntsville, TX.  Teachers have no access to any websites within the prison walls, except what has been approved by opinion leaders and sometimes change agents.  The 21</w:t>
        </w:r>
        <w:r w:rsidRPr="002A7C25">
          <w:rPr>
            <w:vertAlign w:val="superscript"/>
            <w:rPrChange w:id="116" w:author="Chris Wallo" w:date="2010-03-20T17:38:00Z">
              <w:rPr>
                <w:color w:val="0000FF"/>
                <w:u w:val="single"/>
              </w:rPr>
            </w:rPrChange>
          </w:rPr>
          <w:t>st</w:t>
        </w:r>
        <w:r w:rsidRPr="002A7C25">
          <w:rPr>
            <w:rPrChange w:id="117" w:author="Chris Wallo" w:date="2010-03-20T17:38:00Z">
              <w:rPr>
                <w:color w:val="0000FF"/>
                <w:u w:val="single"/>
              </w:rPr>
            </w:rPrChange>
          </w:rPr>
          <w:t xml:space="preserve"> </w:t>
        </w:r>
      </w:ins>
      <w:ins w:id="118" w:author="Chris Wallo" w:date="2010-03-14T12:44:00Z">
        <w:r w:rsidRPr="002A7C25">
          <w:rPr>
            <w:rPrChange w:id="119" w:author="Chris Wallo" w:date="2010-03-20T17:38:00Z">
              <w:rPr>
                <w:color w:val="0000FF"/>
                <w:u w:val="single"/>
              </w:rPr>
            </w:rPrChange>
          </w:rPr>
          <w:t xml:space="preserve">Century has not caught up with the Texas Department of Criminal Justice or Windham School District, but there are some strides in incorporating the CAI-Labs into the GED literacy programs.  </w:t>
        </w:r>
      </w:ins>
    </w:p>
    <w:p w:rsidR="002A7C25" w:rsidRDefault="002A7C25" w:rsidP="002A7C25">
      <w:pPr>
        <w:spacing w:line="480" w:lineRule="auto"/>
        <w:ind w:firstLine="720"/>
        <w:pPrChange w:id="120" w:author="Chris Wallo" w:date="2010-03-14T12:52:00Z">
          <w:pPr/>
        </w:pPrChange>
      </w:pPr>
      <w:ins w:id="121" w:author="Chris Wallo" w:date="2010-03-14T12:45:00Z">
        <w:r w:rsidRPr="002A7C25">
          <w:rPr>
            <w:rPrChange w:id="122" w:author="Chris Wallo" w:date="2010-03-20T17:38:00Z">
              <w:rPr>
                <w:color w:val="0000FF"/>
                <w:u w:val="single"/>
              </w:rPr>
            </w:rPrChange>
          </w:rPr>
          <w:t xml:space="preserve">I am hoping that one day I might convince the opinion leaders and perhaps become a change agent in reconstructing the attitudes of those who are seeking to provide quality education to the offenders and return them to society as useful citizens with skills that are up to date and relevant to the changing economic  and social environment.  </w:t>
        </w:r>
      </w:ins>
      <w:del w:id="123" w:author="Chris Wallo" w:date="2010-03-14T12:25:00Z">
        <w:r w:rsidRPr="002A7C25">
          <w:rPr>
            <w:rPrChange w:id="124" w:author="Chris Wallo" w:date="2010-03-20T17:38:00Z">
              <w:rPr>
                <w:color w:val="0000FF"/>
                <w:u w:val="single"/>
              </w:rPr>
            </w:rPrChange>
          </w:rPr>
          <w:delText>T</w:delText>
        </w:r>
      </w:del>
    </w:p>
    <w:p w:rsidR="00000000" w:rsidRDefault="00FE04AE">
      <w:pPr>
        <w:spacing w:line="480" w:lineRule="auto"/>
        <w:pPrChange w:id="125" w:author="Chris Wallo" w:date="2010-03-14T12:51:00Z">
          <w:pPr/>
        </w:pPrChange>
      </w:pPr>
    </w:p>
    <w:sectPr w:rsidR="00000000" w:rsidSect="001B10F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revisionView w:markup="0"/>
  <w:trackRevisions/>
  <w:defaultTabStop w:val="720"/>
  <w:characterSpacingControl w:val="doNotCompress"/>
  <w:compat/>
  <w:rsids>
    <w:rsidRoot w:val="00304A09"/>
    <w:rsid w:val="001B10F2"/>
    <w:rsid w:val="00200A8A"/>
    <w:rsid w:val="002A7C25"/>
    <w:rsid w:val="002E58B6"/>
    <w:rsid w:val="00304A09"/>
    <w:rsid w:val="003D21F0"/>
    <w:rsid w:val="00430E56"/>
    <w:rsid w:val="00715EDF"/>
    <w:rsid w:val="007177CF"/>
    <w:rsid w:val="00764DA3"/>
    <w:rsid w:val="00777CF9"/>
    <w:rsid w:val="00820387"/>
    <w:rsid w:val="009801AB"/>
    <w:rsid w:val="009A61F0"/>
    <w:rsid w:val="009C0E88"/>
    <w:rsid w:val="00AB798B"/>
    <w:rsid w:val="00D50C7C"/>
    <w:rsid w:val="00DF2D6A"/>
    <w:rsid w:val="00DF3229"/>
    <w:rsid w:val="00FE04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10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bullet">
    <w:name w:val="subbullet"/>
    <w:basedOn w:val="Normal"/>
    <w:rsid w:val="00304A09"/>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304A09"/>
    <w:rPr>
      <w:b/>
      <w:bCs/>
    </w:rPr>
  </w:style>
  <w:style w:type="character" w:styleId="Hyperlink">
    <w:name w:val="Hyperlink"/>
    <w:basedOn w:val="DefaultParagraphFont"/>
    <w:uiPriority w:val="99"/>
    <w:semiHidden/>
    <w:unhideWhenUsed/>
    <w:rsid w:val="00AB798B"/>
    <w:rPr>
      <w:color w:val="0000FF"/>
      <w:u w:val="single"/>
    </w:rPr>
  </w:style>
  <w:style w:type="paragraph" w:styleId="BalloonText">
    <w:name w:val="Balloon Text"/>
    <w:basedOn w:val="Normal"/>
    <w:link w:val="BalloonTextChar"/>
    <w:uiPriority w:val="99"/>
    <w:semiHidden/>
    <w:unhideWhenUsed/>
    <w:rsid w:val="00200A8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A8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49699775">
      <w:bodyDiv w:val="1"/>
      <w:marLeft w:val="0"/>
      <w:marRight w:val="0"/>
      <w:marTop w:val="0"/>
      <w:marBottom w:val="0"/>
      <w:divBdr>
        <w:top w:val="none" w:sz="0" w:space="0" w:color="auto"/>
        <w:left w:val="none" w:sz="0" w:space="0" w:color="auto"/>
        <w:bottom w:val="none" w:sz="0" w:space="0" w:color="auto"/>
        <w:right w:val="none" w:sz="0" w:space="0" w:color="auto"/>
      </w:divBdr>
      <w:divsChild>
        <w:div w:id="64423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546</Words>
  <Characters>3113</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Wallo</dc:creator>
  <cp:lastModifiedBy>Chris Wallo</cp:lastModifiedBy>
  <cp:revision>2</cp:revision>
  <cp:lastPrinted>2010-03-20T22:34:00Z</cp:lastPrinted>
  <dcterms:created xsi:type="dcterms:W3CDTF">2010-05-21T14:22:00Z</dcterms:created>
  <dcterms:modified xsi:type="dcterms:W3CDTF">2010-05-21T14:22:00Z</dcterms:modified>
</cp:coreProperties>
</file>